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E8595" w14:textId="77777777" w:rsidR="006E7935" w:rsidDel="003B62A4" w:rsidRDefault="006E7935" w:rsidP="003B62A4">
      <w:pPr>
        <w:pStyle w:val="Hlavika"/>
        <w:tabs>
          <w:tab w:val="clear" w:pos="9072"/>
          <w:tab w:val="right" w:pos="9356"/>
        </w:tabs>
        <w:ind w:left="-142"/>
        <w:rPr>
          <w:del w:id="0" w:author="Autor"/>
        </w:rPr>
      </w:pPr>
      <w:r>
        <w:t xml:space="preserve">       </w:t>
      </w:r>
      <w:r>
        <w:rPr>
          <w:noProof/>
          <w:lang w:eastAsia="sk-SK"/>
        </w:rPr>
        <w:t xml:space="preserve">  </w:t>
      </w:r>
      <w:r>
        <w:t xml:space="preserve">    </w:t>
      </w:r>
      <w:r>
        <w:rPr>
          <w:noProof/>
          <w:lang w:eastAsia="sk-SK"/>
        </w:rPr>
        <w:t xml:space="preserve">   </w:t>
      </w:r>
    </w:p>
    <w:p w14:paraId="624E8596" w14:textId="77777777" w:rsidR="006E7935" w:rsidDel="003B62A4" w:rsidRDefault="006E7935" w:rsidP="00592AE2">
      <w:pPr>
        <w:pStyle w:val="Hlavika"/>
        <w:tabs>
          <w:tab w:val="clear" w:pos="9072"/>
          <w:tab w:val="right" w:pos="9356"/>
        </w:tabs>
        <w:ind w:left="-142"/>
        <w:rPr>
          <w:del w:id="1" w:author="Autor"/>
        </w:rPr>
      </w:pPr>
    </w:p>
    <w:p w14:paraId="624E8597" w14:textId="77777777" w:rsidR="00B34F22" w:rsidDel="003B62A4" w:rsidRDefault="00B34F22" w:rsidP="003B62A4">
      <w:pPr>
        <w:pStyle w:val="Nzov"/>
        <w:rPr>
          <w:del w:id="2" w:author="Autor"/>
          <w:sz w:val="24"/>
        </w:rPr>
      </w:pPr>
    </w:p>
    <w:p w14:paraId="624E8598" w14:textId="77777777" w:rsidR="008F0078" w:rsidRPr="002206A6" w:rsidRDefault="007D0CE1" w:rsidP="00592AE2">
      <w:pPr>
        <w:pStyle w:val="Pta"/>
        <w:tabs>
          <w:tab w:val="left" w:pos="708"/>
        </w:tabs>
        <w:rPr>
          <w:b/>
          <w:sz w:val="28"/>
          <w:szCs w:val="28"/>
          <w:u w:val="single"/>
          <w:lang w:val="sk-SK"/>
        </w:rPr>
      </w:pPr>
      <w:r w:rsidRPr="002206A6">
        <w:rPr>
          <w:b/>
          <w:sz w:val="28"/>
          <w:szCs w:val="28"/>
          <w:u w:val="single"/>
          <w:lang w:val="sk-SK"/>
        </w:rPr>
        <w:t>Oznámenie formálnej</w:t>
      </w:r>
      <w:r w:rsidR="00F84ACB" w:rsidRPr="002206A6">
        <w:rPr>
          <w:sz w:val="22"/>
          <w:u w:val="single"/>
          <w:lang w:val="sk-SK"/>
        </w:rPr>
        <w:t>*</w:t>
      </w:r>
      <w:r w:rsidRPr="002206A6">
        <w:rPr>
          <w:b/>
          <w:sz w:val="28"/>
          <w:szCs w:val="28"/>
          <w:u w:val="single"/>
          <w:lang w:val="sk-SK"/>
        </w:rPr>
        <w:t>/menej významnej</w:t>
      </w:r>
      <w:r w:rsidR="00F84ACB" w:rsidRPr="002206A6">
        <w:rPr>
          <w:sz w:val="22"/>
          <w:u w:val="single"/>
          <w:lang w:val="sk-SK"/>
        </w:rPr>
        <w:t>*</w:t>
      </w:r>
      <w:r w:rsidRPr="002206A6">
        <w:rPr>
          <w:b/>
          <w:sz w:val="28"/>
          <w:szCs w:val="28"/>
          <w:u w:val="single"/>
          <w:lang w:val="sk-SK"/>
        </w:rPr>
        <w:t xml:space="preserve"> zmeny </w:t>
      </w:r>
      <w:r w:rsidR="008F0078" w:rsidRPr="002206A6">
        <w:rPr>
          <w:b/>
          <w:sz w:val="28"/>
          <w:szCs w:val="28"/>
          <w:u w:val="single"/>
          <w:lang w:val="sk-SK"/>
        </w:rPr>
        <w:t>projektu</w:t>
      </w:r>
    </w:p>
    <w:p w14:paraId="624E8599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14:paraId="624E859B" w14:textId="77777777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14:paraId="624E859A" w14:textId="77777777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1F0D92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1F0D92">
              <w:rPr>
                <w:b/>
                <w:color w:val="FFFFFF" w:themeColor="background1"/>
                <w:sz w:val="22"/>
                <w:lang w:val="sk-SK"/>
              </w:rPr>
              <w:t xml:space="preserve"> o PPM</w:t>
            </w:r>
          </w:p>
        </w:tc>
      </w:tr>
      <w:tr w:rsidR="00B00820" w:rsidRPr="00095574" w14:paraId="624E859F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24E859C" w14:textId="77777777"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24E859D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24E859E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</w:p>
        </w:tc>
      </w:tr>
      <w:tr w:rsidR="00B00820" w:rsidRPr="00095574" w14:paraId="624E85A3" w14:textId="77777777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24E85A0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24E85A1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24E85A2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624E85A5" w14:textId="77777777" w:rsidTr="00BD3AAA">
        <w:tc>
          <w:tcPr>
            <w:tcW w:w="9212" w:type="dxa"/>
            <w:gridSpan w:val="3"/>
            <w:shd w:val="clear" w:color="auto" w:fill="E6E6E6"/>
          </w:tcPr>
          <w:p w14:paraId="624E85A4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14:paraId="624E85A7" w14:textId="77777777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4E85A6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14:paraId="624E85AB" w14:textId="77777777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24E85A8" w14:textId="77777777" w:rsidR="006636A3" w:rsidRPr="00391C44" w:rsidRDefault="006636A3" w:rsidP="001F0D92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Číslo Zmluvy o</w:t>
            </w:r>
            <w:r w:rsidR="00C51A89" w:rsidRPr="00391C44">
              <w:rPr>
                <w:sz w:val="16"/>
                <w:szCs w:val="16"/>
                <w:lang w:val="sk-SK"/>
              </w:rPr>
              <w:t> </w:t>
            </w:r>
            <w:r w:rsidR="001F0D92">
              <w:rPr>
                <w:sz w:val="16"/>
                <w:szCs w:val="16"/>
                <w:lang w:val="sk-SK"/>
              </w:rPr>
              <w:t>PPM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24E85A9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24E85AA" w14:textId="77777777" w:rsidR="006636A3" w:rsidRPr="00391C44" w:rsidRDefault="006636A3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č. </w:t>
            </w:r>
            <w:r w:rsidR="007D0CE1"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 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</w:p>
        </w:tc>
      </w:tr>
      <w:tr w:rsidR="006636A3" w:rsidRPr="00095574" w14:paraId="624E85AF" w14:textId="77777777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24E85AC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24E85AD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24E85AE" w14:textId="77777777"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624E85B1" w14:textId="77777777" w:rsidTr="00BD3AAA">
        <w:tc>
          <w:tcPr>
            <w:tcW w:w="9212" w:type="dxa"/>
            <w:gridSpan w:val="3"/>
            <w:shd w:val="clear" w:color="auto" w:fill="E6E6E6"/>
          </w:tcPr>
          <w:p w14:paraId="624E85B0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14:paraId="624E85B3" w14:textId="77777777" w:rsidTr="003F09E3">
        <w:tc>
          <w:tcPr>
            <w:tcW w:w="9212" w:type="dxa"/>
            <w:gridSpan w:val="3"/>
            <w:shd w:val="clear" w:color="auto" w:fill="auto"/>
          </w:tcPr>
          <w:p w14:paraId="624E85B2" w14:textId="77777777"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4E85B4" w14:textId="77777777"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14:paraId="624E85B5" w14:textId="77777777"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 xml:space="preserve">Týmto </w:t>
      </w:r>
      <w:r w:rsidR="007D0CE1">
        <w:rPr>
          <w:sz w:val="20"/>
          <w:szCs w:val="20"/>
          <w:lang w:val="sk-SK"/>
        </w:rPr>
        <w:t>oznamujem</w:t>
      </w:r>
      <w:r w:rsidRPr="00391C44">
        <w:rPr>
          <w:sz w:val="20"/>
          <w:szCs w:val="20"/>
          <w:lang w:val="sk-SK"/>
        </w:rPr>
        <w:t xml:space="preserve"> vykonanie nasledovnej zmeny: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624E85B7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24E85B6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624E85BA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24E85B8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7D0CE1">
              <w:rPr>
                <w:sz w:val="16"/>
                <w:szCs w:val="16"/>
                <w:lang w:val="sk-SK"/>
              </w:rPr>
              <w:t xml:space="preserve"> </w:t>
            </w:r>
            <w:r w:rsidR="001F0D92">
              <w:rPr>
                <w:sz w:val="16"/>
                <w:szCs w:val="16"/>
                <w:lang w:val="sk-SK"/>
              </w:rPr>
              <w:t xml:space="preserve">o PPM, jej prílohy </w:t>
            </w:r>
            <w:r w:rsidR="007D0CE1">
              <w:rPr>
                <w:sz w:val="16"/>
                <w:szCs w:val="16"/>
                <w:lang w:val="sk-SK"/>
              </w:rPr>
              <w:t>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624E85B9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 prípade veľkého rozsahu údajov sa môže uviesť odkaz na príslušné časti Zmluvy</w:t>
            </w:r>
            <w:r w:rsidR="001F0D92">
              <w:rPr>
                <w:sz w:val="16"/>
                <w:szCs w:val="16"/>
                <w:lang w:val="sk-SK"/>
              </w:rPr>
              <w:t xml:space="preserve"> o PPM, jej prílohy</w:t>
            </w:r>
            <w:r w:rsidR="007D0CE1">
              <w:rPr>
                <w:sz w:val="16"/>
                <w:szCs w:val="16"/>
                <w:lang w:val="sk-SK"/>
              </w:rPr>
              <w:t xml:space="preserve"> resp. súvisiaceho dokumentu</w:t>
            </w:r>
            <w:r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14:paraId="624E85BC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24E85BB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4E85BD" w14:textId="77777777" w:rsidR="00316D9F" w:rsidRDefault="00316D9F" w:rsidP="00B93080">
      <w:pPr>
        <w:spacing w:line="360" w:lineRule="auto"/>
        <w:rPr>
          <w:sz w:val="22"/>
        </w:rPr>
      </w:pPr>
    </w:p>
    <w:p w14:paraId="624E85BE" w14:textId="77777777"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624E85C0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24E85BF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624E85C3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24E85C1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1F0D92">
              <w:rPr>
                <w:sz w:val="16"/>
                <w:szCs w:val="16"/>
                <w:lang w:val="sk-SK"/>
              </w:rPr>
              <w:t xml:space="preserve"> </w:t>
            </w:r>
            <w:r w:rsidR="001F0D92" w:rsidRPr="00391C44">
              <w:rPr>
                <w:sz w:val="16"/>
                <w:szCs w:val="16"/>
                <w:lang w:val="sk-SK"/>
              </w:rPr>
              <w:t>Zmluvy</w:t>
            </w:r>
            <w:r w:rsidR="001F0D92">
              <w:rPr>
                <w:sz w:val="16"/>
                <w:szCs w:val="16"/>
                <w:lang w:val="sk-SK"/>
              </w:rPr>
              <w:t xml:space="preserve"> o PPM, jej prílohy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14:paraId="624E85C2" w14:textId="77777777" w:rsidR="0024024B" w:rsidRPr="00391C44" w:rsidRDefault="0024024B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samostatnú prílohu </w:t>
            </w:r>
            <w:r w:rsidR="007D0CE1"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>, ktorá obsahuje navrhované znenie.</w:t>
            </w:r>
            <w:r w:rsidR="00B00820" w:rsidRPr="00391C44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24024B" w:rsidRPr="00A923AF" w14:paraId="624E85C5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24E85C4" w14:textId="77777777"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4E85C6" w14:textId="77777777" w:rsidR="00B8563F" w:rsidRDefault="00B8563F" w:rsidP="00B93080">
      <w:pPr>
        <w:spacing w:line="360" w:lineRule="auto"/>
        <w:rPr>
          <w:sz w:val="22"/>
          <w:lang w:val="sk-SK"/>
        </w:rPr>
      </w:pPr>
    </w:p>
    <w:p w14:paraId="624E85C8" w14:textId="135B2B8B" w:rsidR="00B00820" w:rsidRPr="00391C44" w:rsidRDefault="00F84ACB" w:rsidP="00B93080">
      <w:pPr>
        <w:spacing w:line="360" w:lineRule="auto"/>
        <w:rPr>
          <w:sz w:val="22"/>
          <w:lang w:val="sk-SK"/>
        </w:rPr>
      </w:pPr>
      <w:r w:rsidRPr="00F84ACB">
        <w:rPr>
          <w:szCs w:val="20"/>
          <w:lang w:val="sk-SK"/>
        </w:rPr>
        <w:t>* Nehodiace sa preškrtnúť</w:t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624E85CA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624E85C9" w14:textId="77777777" w:rsidR="00B00820" w:rsidRPr="00391C44" w:rsidRDefault="00B00820" w:rsidP="007D0CE1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y</w:t>
            </w:r>
          </w:p>
        </w:tc>
      </w:tr>
      <w:tr w:rsidR="00B00820" w:rsidRPr="00A923AF" w14:paraId="624E85CD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624E85CB" w14:textId="77777777" w:rsidR="007D0CE1" w:rsidRDefault="00B00820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</w:t>
            </w:r>
            <w:r w:rsidR="007D0CE1">
              <w:rPr>
                <w:sz w:val="16"/>
                <w:szCs w:val="16"/>
                <w:lang w:val="sk-SK"/>
              </w:rPr>
              <w:t xml:space="preserve">oznámenia 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>, ktoré bližšie odôvodňujú vykonani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 xml:space="preserve"> zmeny</w:t>
            </w:r>
            <w:r w:rsidR="009C009C">
              <w:rPr>
                <w:sz w:val="16"/>
                <w:szCs w:val="16"/>
                <w:lang w:val="sk-SK"/>
              </w:rPr>
              <w:t>.</w:t>
            </w:r>
            <w:r w:rsidRPr="00391C44">
              <w:rPr>
                <w:sz w:val="16"/>
                <w:szCs w:val="16"/>
                <w:lang w:val="sk-SK"/>
              </w:rPr>
              <w:t xml:space="preserve"> </w:t>
            </w:r>
          </w:p>
          <w:p w14:paraId="624E85CC" w14:textId="034222C3" w:rsidR="00B00820" w:rsidRPr="00391C44" w:rsidRDefault="00B00820" w:rsidP="00A73FB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 dosiahnutie stanovených cieľov</w:t>
            </w:r>
            <w:r w:rsidR="001F0D92">
              <w:rPr>
                <w:sz w:val="16"/>
                <w:szCs w:val="16"/>
                <w:lang w:val="sk-SK"/>
              </w:rPr>
              <w:t xml:space="preserve">, účelu projektu, </w:t>
            </w:r>
            <w:r w:rsidRPr="00391C44">
              <w:rPr>
                <w:sz w:val="16"/>
                <w:szCs w:val="16"/>
                <w:lang w:val="sk-SK"/>
              </w:rPr>
              <w:t xml:space="preserve"> merateľných </w:t>
            </w:r>
            <w:r w:rsidR="001F0D92">
              <w:rPr>
                <w:sz w:val="16"/>
                <w:szCs w:val="16"/>
                <w:lang w:val="sk-SK"/>
              </w:rPr>
              <w:t>výsledkov/</w:t>
            </w:r>
            <w:r w:rsidRPr="00391C44">
              <w:rPr>
                <w:sz w:val="16"/>
                <w:szCs w:val="16"/>
                <w:lang w:val="sk-SK"/>
              </w:rPr>
              <w:t>ukazovateľov projektu (najmä tých</w:t>
            </w:r>
            <w:r w:rsidR="001F0D92">
              <w:rPr>
                <w:sz w:val="16"/>
                <w:szCs w:val="16"/>
                <w:lang w:val="sk-SK"/>
              </w:rPr>
              <w:t>,</w:t>
            </w:r>
            <w:r w:rsidRPr="00391C44">
              <w:rPr>
                <w:sz w:val="16"/>
                <w:szCs w:val="16"/>
                <w:lang w:val="sk-SK"/>
              </w:rPr>
              <w:t xml:space="preserve"> ktoré boli kľúčové z hľadiska posudzovania </w:t>
            </w:r>
            <w:ins w:id="3" w:author="Autor">
              <w:r w:rsidR="00A73FBB">
                <w:rPr>
                  <w:sz w:val="16"/>
                  <w:szCs w:val="16"/>
                  <w:lang w:val="sk-SK"/>
                </w:rPr>
                <w:t xml:space="preserve">splnenia </w:t>
              </w:r>
            </w:ins>
            <w:r w:rsidRPr="00391C44">
              <w:rPr>
                <w:sz w:val="16"/>
                <w:szCs w:val="16"/>
                <w:lang w:val="sk-SK"/>
              </w:rPr>
              <w:t xml:space="preserve">podmienok poskytnutia </w:t>
            </w:r>
            <w:ins w:id="4" w:author="Autor">
              <w:r w:rsidR="00A73FBB">
                <w:rPr>
                  <w:sz w:val="16"/>
                  <w:szCs w:val="16"/>
                  <w:lang w:val="sk-SK"/>
                </w:rPr>
                <w:t>prostriedkov</w:t>
              </w:r>
            </w:ins>
            <w:del w:id="5" w:author="Autor">
              <w:r w:rsidRPr="00391C44" w:rsidDel="00A73FBB">
                <w:rPr>
                  <w:sz w:val="16"/>
                  <w:szCs w:val="16"/>
                  <w:lang w:val="sk-SK"/>
                </w:rPr>
                <w:delText>príspevku</w:delText>
              </w:r>
            </w:del>
            <w:r w:rsidR="001F0D92">
              <w:rPr>
                <w:sz w:val="16"/>
                <w:szCs w:val="16"/>
                <w:lang w:val="sk-SK"/>
              </w:rPr>
              <w:t xml:space="preserve"> mechanizmu</w:t>
            </w:r>
            <w:bookmarkStart w:id="6" w:name="_GoBack"/>
            <w:bookmarkEnd w:id="6"/>
            <w:del w:id="7" w:author="Autor">
              <w:r w:rsidRPr="00391C44" w:rsidDel="00A73FBB">
                <w:rPr>
                  <w:sz w:val="16"/>
                  <w:szCs w:val="16"/>
                  <w:lang w:val="sk-SK"/>
                </w:rPr>
                <w:delText>, resp. hodnotenia projektu v konaní o Žo</w:delText>
              </w:r>
              <w:r w:rsidR="001F0D92" w:rsidDel="00A73FBB">
                <w:rPr>
                  <w:sz w:val="16"/>
                  <w:szCs w:val="16"/>
                  <w:lang w:val="sk-SK"/>
                </w:rPr>
                <w:delText>PPM</w:delText>
              </w:r>
            </w:del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624E85CF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624E85CE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4E85D0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624E85D2" w14:textId="77777777" w:rsidTr="001760B7">
        <w:tc>
          <w:tcPr>
            <w:tcW w:w="9288" w:type="dxa"/>
            <w:shd w:val="clear" w:color="auto" w:fill="006EB6"/>
          </w:tcPr>
          <w:p w14:paraId="624E85D1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624E85E4" w14:textId="77777777" w:rsidTr="003F09E3">
        <w:tc>
          <w:tcPr>
            <w:tcW w:w="9288" w:type="dxa"/>
            <w:shd w:val="clear" w:color="auto" w:fill="auto"/>
          </w:tcPr>
          <w:p w14:paraId="624E85D3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4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624E85D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624E85D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8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9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624E85DB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D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D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624E85D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E0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E1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24E85E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14:paraId="624E85E3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4E85E5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624E85E6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624E85E8" w14:textId="77777777" w:rsidTr="001760B7">
        <w:tc>
          <w:tcPr>
            <w:tcW w:w="9288" w:type="dxa"/>
            <w:gridSpan w:val="2"/>
            <w:shd w:val="clear" w:color="auto" w:fill="006EB6"/>
          </w:tcPr>
          <w:p w14:paraId="624E85E7" w14:textId="77777777" w:rsidR="0024024B" w:rsidRPr="00391C44" w:rsidRDefault="00B00820" w:rsidP="002B1321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 k 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oznámeniu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o 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e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</w:t>
            </w:r>
            <w:r w:rsidR="002B1321">
              <w:rPr>
                <w:b/>
                <w:color w:val="FFFFFF" w:themeColor="background1"/>
                <w:sz w:val="22"/>
                <w:lang w:val="sk-SK"/>
              </w:rPr>
              <w:t>projektu</w:t>
            </w:r>
            <w:r w:rsidR="009C009C" w:rsidRPr="009C009C">
              <w:rPr>
                <w:b/>
                <w:color w:val="FFFFFF" w:themeColor="background1"/>
                <w:sz w:val="22"/>
                <w:lang w:val="sk-SK"/>
              </w:rPr>
              <w:t>**</w:t>
            </w:r>
          </w:p>
        </w:tc>
      </w:tr>
      <w:tr w:rsidR="0024024B" w:rsidRPr="00A923AF" w14:paraId="624E85EB" w14:textId="77777777" w:rsidTr="003F09E3">
        <w:tc>
          <w:tcPr>
            <w:tcW w:w="955" w:type="dxa"/>
            <w:shd w:val="clear" w:color="auto" w:fill="auto"/>
          </w:tcPr>
          <w:p w14:paraId="624E85E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624E85E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624E85EE" w14:textId="77777777" w:rsidTr="003F09E3">
        <w:tc>
          <w:tcPr>
            <w:tcW w:w="955" w:type="dxa"/>
            <w:shd w:val="clear" w:color="auto" w:fill="auto"/>
          </w:tcPr>
          <w:p w14:paraId="624E85EC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24E85ED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5F1" w14:textId="77777777" w:rsidTr="003F09E3">
        <w:tc>
          <w:tcPr>
            <w:tcW w:w="955" w:type="dxa"/>
            <w:shd w:val="clear" w:color="auto" w:fill="auto"/>
          </w:tcPr>
          <w:p w14:paraId="624E85EF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24E85F0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5F4" w14:textId="77777777" w:rsidTr="003F09E3">
        <w:tc>
          <w:tcPr>
            <w:tcW w:w="955" w:type="dxa"/>
            <w:shd w:val="clear" w:color="auto" w:fill="auto"/>
          </w:tcPr>
          <w:p w14:paraId="624E85F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24E85F3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5F7" w14:textId="77777777" w:rsidTr="003F09E3">
        <w:tc>
          <w:tcPr>
            <w:tcW w:w="955" w:type="dxa"/>
            <w:shd w:val="clear" w:color="auto" w:fill="auto"/>
          </w:tcPr>
          <w:p w14:paraId="624E85F5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24E85F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5FA" w14:textId="77777777" w:rsidTr="003F09E3">
        <w:tc>
          <w:tcPr>
            <w:tcW w:w="955" w:type="dxa"/>
            <w:shd w:val="clear" w:color="auto" w:fill="auto"/>
          </w:tcPr>
          <w:p w14:paraId="624E85F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624E85F9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5FD" w14:textId="77777777" w:rsidTr="003F09E3">
        <w:tc>
          <w:tcPr>
            <w:tcW w:w="955" w:type="dxa"/>
            <w:shd w:val="clear" w:color="auto" w:fill="auto"/>
          </w:tcPr>
          <w:p w14:paraId="624E85F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624E85FC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600" w14:textId="77777777" w:rsidTr="003F09E3">
        <w:tc>
          <w:tcPr>
            <w:tcW w:w="955" w:type="dxa"/>
            <w:shd w:val="clear" w:color="auto" w:fill="auto"/>
          </w:tcPr>
          <w:p w14:paraId="624E85FE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624E85FF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603" w14:textId="77777777" w:rsidTr="003F09E3">
        <w:tc>
          <w:tcPr>
            <w:tcW w:w="955" w:type="dxa"/>
            <w:shd w:val="clear" w:color="auto" w:fill="auto"/>
          </w:tcPr>
          <w:p w14:paraId="624E8601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24E8602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624E8606" w14:textId="77777777" w:rsidTr="003F09E3">
        <w:tc>
          <w:tcPr>
            <w:tcW w:w="955" w:type="dxa"/>
            <w:shd w:val="clear" w:color="auto" w:fill="auto"/>
          </w:tcPr>
          <w:p w14:paraId="624E8604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624E860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24E8607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624E8608" w14:textId="77777777" w:rsidR="00B00820" w:rsidRDefault="00B00820" w:rsidP="00FC6C93">
      <w:pPr>
        <w:rPr>
          <w:sz w:val="16"/>
          <w:szCs w:val="16"/>
          <w:lang w:val="sk-SK"/>
        </w:rPr>
      </w:pPr>
    </w:p>
    <w:p w14:paraId="624E8609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0A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0B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0C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0D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0E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0F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10" w14:textId="77777777" w:rsidR="00F84ACB" w:rsidRDefault="00F84ACB" w:rsidP="00FC6C93">
      <w:pPr>
        <w:rPr>
          <w:sz w:val="16"/>
          <w:szCs w:val="16"/>
          <w:lang w:val="sk-SK"/>
        </w:rPr>
      </w:pPr>
    </w:p>
    <w:p w14:paraId="624E8611" w14:textId="4576450A" w:rsidR="00F84ACB" w:rsidDel="00A73FBB" w:rsidRDefault="00F84ACB" w:rsidP="00FC6C93">
      <w:pPr>
        <w:rPr>
          <w:del w:id="8" w:author="Autor"/>
          <w:sz w:val="16"/>
          <w:szCs w:val="16"/>
          <w:lang w:val="sk-SK"/>
        </w:rPr>
      </w:pPr>
    </w:p>
    <w:p w14:paraId="624E8612" w14:textId="77777777" w:rsidR="00F84ACB" w:rsidRPr="00391C44" w:rsidRDefault="00F84ACB" w:rsidP="00FC6C93">
      <w:pPr>
        <w:rPr>
          <w:sz w:val="16"/>
          <w:szCs w:val="16"/>
          <w:lang w:val="sk-SK"/>
        </w:rPr>
      </w:pPr>
      <w:r>
        <w:rPr>
          <w:lang w:val="sk-SK"/>
        </w:rPr>
        <w:t xml:space="preserve">** </w:t>
      </w:r>
      <w:r w:rsidRPr="00391C44">
        <w:rPr>
          <w:lang w:val="sk-SK"/>
        </w:rPr>
        <w:t>Prijímateľ uvedie relevantné prílohy, ktoré prikladá k</w:t>
      </w:r>
      <w:r w:rsidR="00377BC3">
        <w:rPr>
          <w:lang w:val="sk-SK"/>
        </w:rPr>
        <w:t> </w:t>
      </w:r>
      <w:r w:rsidR="00377BC3" w:rsidRPr="00363E39">
        <w:rPr>
          <w:lang w:val="sk-SK"/>
        </w:rPr>
        <w:t>oznámeniu formálnej/menej významnej zmeny projektu</w:t>
      </w:r>
      <w:r w:rsidRPr="00363E39">
        <w:rPr>
          <w:lang w:val="sk-SK"/>
        </w:rPr>
        <w:t>.</w:t>
      </w:r>
    </w:p>
    <w:sectPr w:rsidR="00F84ACB" w:rsidRPr="00391C44" w:rsidSect="001F0D92">
      <w:footerReference w:type="even" r:id="rId10"/>
      <w:footerReference w:type="default" r:id="rId11"/>
      <w:headerReference w:type="first" r:id="rId12"/>
      <w:pgSz w:w="11906" w:h="16838"/>
      <w:pgMar w:top="1281" w:right="991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E721E" w14:textId="77777777" w:rsidR="00EB05EF" w:rsidRDefault="00EB05EF">
      <w:r>
        <w:separator/>
      </w:r>
    </w:p>
  </w:endnote>
  <w:endnote w:type="continuationSeparator" w:id="0">
    <w:p w14:paraId="247BF357" w14:textId="77777777" w:rsidR="00EB05EF" w:rsidRDefault="00EB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E8617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4E8618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205958"/>
      <w:docPartObj>
        <w:docPartGallery w:val="Page Numbers (Bottom of Page)"/>
        <w:docPartUnique/>
      </w:docPartObj>
    </w:sdtPr>
    <w:sdtEndPr/>
    <w:sdtContent>
      <w:p w14:paraId="624E8619" w14:textId="049CFD23" w:rsidR="00363E39" w:rsidRDefault="00363E3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AE2" w:rsidRPr="00592AE2">
          <w:rPr>
            <w:noProof/>
            <w:lang w:val="sk-SK"/>
          </w:rPr>
          <w:t>2</w:t>
        </w:r>
        <w:r>
          <w:fldChar w:fldCharType="end"/>
        </w:r>
      </w:p>
    </w:sdtContent>
  </w:sdt>
  <w:p w14:paraId="624E861A" w14:textId="77777777"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F624C" w14:textId="77777777" w:rsidR="00EB05EF" w:rsidRDefault="00EB05EF">
      <w:r>
        <w:separator/>
      </w:r>
    </w:p>
  </w:footnote>
  <w:footnote w:type="continuationSeparator" w:id="0">
    <w:p w14:paraId="60D32126" w14:textId="77777777" w:rsidR="00EB05EF" w:rsidRDefault="00EB0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E861B" w14:textId="77777777" w:rsidR="008A2A61" w:rsidDel="003B62A4" w:rsidRDefault="00EB05EF" w:rsidP="008A2A61">
    <w:pPr>
      <w:pStyle w:val="Hlavika"/>
      <w:jc w:val="right"/>
      <w:rPr>
        <w:del w:id="9" w:author="Autor"/>
        <w:lang w:val="sk-SK"/>
      </w:rPr>
    </w:pPr>
    <w:ins w:id="10" w:author="Autor">
      <w:r>
        <w:rPr>
          <w:lang w:val="sk-SK"/>
        </w:rPr>
        <w:pict w14:anchorId="624E8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53.25pt">
            <v:imagedata r:id="rId1" o:title="SIEA"/>
          </v:shape>
        </w:pict>
      </w:r>
    </w:ins>
  </w:p>
  <w:p w14:paraId="624E861C" w14:textId="77777777" w:rsidR="008A2A61" w:rsidDel="003B62A4" w:rsidRDefault="008A2A61" w:rsidP="008A2A61">
    <w:pPr>
      <w:pStyle w:val="Hlavika"/>
      <w:jc w:val="right"/>
      <w:rPr>
        <w:del w:id="11" w:author="Autor"/>
        <w:lang w:val="sk-SK"/>
      </w:rPr>
    </w:pPr>
  </w:p>
  <w:p w14:paraId="624E861D" w14:textId="77777777" w:rsidR="008A2A61" w:rsidDel="003B62A4" w:rsidRDefault="008A2A61" w:rsidP="008A2A61">
    <w:pPr>
      <w:tabs>
        <w:tab w:val="center" w:pos="4536"/>
        <w:tab w:val="right" w:pos="9072"/>
      </w:tabs>
      <w:rPr>
        <w:del w:id="12" w:author="Autor"/>
      </w:rPr>
    </w:pPr>
  </w:p>
  <w:p w14:paraId="624E861E" w14:textId="77777777" w:rsidR="008A2A61" w:rsidRDefault="008A2A61" w:rsidP="008A2A61">
    <w:pPr>
      <w:pStyle w:val="Hlavika"/>
      <w:jc w:val="right"/>
      <w:rPr>
        <w:lang w:val="sk-SK"/>
      </w:rPr>
    </w:pPr>
    <w:r>
      <w:rPr>
        <w:lang w:val="sk-SK"/>
      </w:rPr>
      <w:t>Príloha č. 2</w:t>
    </w:r>
  </w:p>
  <w:p w14:paraId="624E861F" w14:textId="77777777" w:rsidR="001F0D92" w:rsidRDefault="001F0D92" w:rsidP="001F0D92">
    <w:pPr>
      <w:pStyle w:val="Hlavika"/>
    </w:pPr>
  </w:p>
  <w:p w14:paraId="624E8620" w14:textId="77777777" w:rsidR="001F0D92" w:rsidRPr="001F0D92" w:rsidRDefault="001F0D92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4C62"/>
    <w:multiLevelType w:val="hybridMultilevel"/>
    <w:tmpl w:val="E38C00FE"/>
    <w:lvl w:ilvl="0" w:tplc="366637A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8"/>
  </w:num>
  <w:num w:numId="7">
    <w:abstractNumId w:val="25"/>
  </w:num>
  <w:num w:numId="8">
    <w:abstractNumId w:val="28"/>
  </w:num>
  <w:num w:numId="9">
    <w:abstractNumId w:val="42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1"/>
  </w:num>
  <w:num w:numId="22">
    <w:abstractNumId w:val="21"/>
  </w:num>
  <w:num w:numId="23">
    <w:abstractNumId w:val="18"/>
  </w:num>
  <w:num w:numId="24">
    <w:abstractNumId w:val="40"/>
  </w:num>
  <w:num w:numId="25">
    <w:abstractNumId w:val="37"/>
  </w:num>
  <w:num w:numId="26">
    <w:abstractNumId w:val="6"/>
  </w:num>
  <w:num w:numId="27">
    <w:abstractNumId w:val="3"/>
  </w:num>
  <w:num w:numId="28">
    <w:abstractNumId w:val="22"/>
  </w:num>
  <w:num w:numId="29">
    <w:abstractNumId w:val="39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64C83"/>
    <w:rsid w:val="00065E53"/>
    <w:rsid w:val="0006769F"/>
    <w:rsid w:val="00082EDB"/>
    <w:rsid w:val="00095574"/>
    <w:rsid w:val="000C59CB"/>
    <w:rsid w:val="000D333E"/>
    <w:rsid w:val="000E38E2"/>
    <w:rsid w:val="000E4536"/>
    <w:rsid w:val="000E55A1"/>
    <w:rsid w:val="000F0AE1"/>
    <w:rsid w:val="00122B0B"/>
    <w:rsid w:val="0015697B"/>
    <w:rsid w:val="001760B7"/>
    <w:rsid w:val="001C6A80"/>
    <w:rsid w:val="001F0D92"/>
    <w:rsid w:val="002206A6"/>
    <w:rsid w:val="0024024B"/>
    <w:rsid w:val="0028612D"/>
    <w:rsid w:val="00292BF1"/>
    <w:rsid w:val="002A7887"/>
    <w:rsid w:val="002B1321"/>
    <w:rsid w:val="00304751"/>
    <w:rsid w:val="00316D9F"/>
    <w:rsid w:val="00317530"/>
    <w:rsid w:val="00342CBF"/>
    <w:rsid w:val="00352C94"/>
    <w:rsid w:val="00363E39"/>
    <w:rsid w:val="00377BC3"/>
    <w:rsid w:val="00391C44"/>
    <w:rsid w:val="003B62A4"/>
    <w:rsid w:val="003C7E6D"/>
    <w:rsid w:val="003F09E3"/>
    <w:rsid w:val="003F6D8D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D1440"/>
    <w:rsid w:val="004F39FA"/>
    <w:rsid w:val="005432D0"/>
    <w:rsid w:val="005513B5"/>
    <w:rsid w:val="00552087"/>
    <w:rsid w:val="005730E0"/>
    <w:rsid w:val="00592AE2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65FE7"/>
    <w:rsid w:val="006A2C59"/>
    <w:rsid w:val="006A5887"/>
    <w:rsid w:val="006B2F2B"/>
    <w:rsid w:val="006C0872"/>
    <w:rsid w:val="006E7935"/>
    <w:rsid w:val="007218E3"/>
    <w:rsid w:val="007436F0"/>
    <w:rsid w:val="00761757"/>
    <w:rsid w:val="00762CA2"/>
    <w:rsid w:val="00763752"/>
    <w:rsid w:val="00773E13"/>
    <w:rsid w:val="007843B4"/>
    <w:rsid w:val="00791C27"/>
    <w:rsid w:val="007A346B"/>
    <w:rsid w:val="007A680F"/>
    <w:rsid w:val="007D0CE1"/>
    <w:rsid w:val="00833E3D"/>
    <w:rsid w:val="008846F5"/>
    <w:rsid w:val="008A2A61"/>
    <w:rsid w:val="008C0A39"/>
    <w:rsid w:val="008E19BB"/>
    <w:rsid w:val="008F0078"/>
    <w:rsid w:val="008F3924"/>
    <w:rsid w:val="009057CD"/>
    <w:rsid w:val="009140EA"/>
    <w:rsid w:val="00996491"/>
    <w:rsid w:val="009B728C"/>
    <w:rsid w:val="009C009C"/>
    <w:rsid w:val="009C1FD9"/>
    <w:rsid w:val="009C249B"/>
    <w:rsid w:val="009F5F63"/>
    <w:rsid w:val="00A56EA3"/>
    <w:rsid w:val="00A70948"/>
    <w:rsid w:val="00A73FBB"/>
    <w:rsid w:val="00A923AF"/>
    <w:rsid w:val="00B00820"/>
    <w:rsid w:val="00B022FF"/>
    <w:rsid w:val="00B17FD0"/>
    <w:rsid w:val="00B34F22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C1191F"/>
    <w:rsid w:val="00C210A6"/>
    <w:rsid w:val="00C33042"/>
    <w:rsid w:val="00C51A89"/>
    <w:rsid w:val="00C7650A"/>
    <w:rsid w:val="00C77241"/>
    <w:rsid w:val="00C80C4A"/>
    <w:rsid w:val="00C8462F"/>
    <w:rsid w:val="00CA49BC"/>
    <w:rsid w:val="00CE1B95"/>
    <w:rsid w:val="00CE3EB0"/>
    <w:rsid w:val="00D03F69"/>
    <w:rsid w:val="00D07204"/>
    <w:rsid w:val="00D259D5"/>
    <w:rsid w:val="00D43D34"/>
    <w:rsid w:val="00D5370D"/>
    <w:rsid w:val="00D91BDC"/>
    <w:rsid w:val="00D94C6E"/>
    <w:rsid w:val="00E06C16"/>
    <w:rsid w:val="00E126A8"/>
    <w:rsid w:val="00E32726"/>
    <w:rsid w:val="00E6092D"/>
    <w:rsid w:val="00EA0924"/>
    <w:rsid w:val="00EB05EF"/>
    <w:rsid w:val="00EE65C5"/>
    <w:rsid w:val="00F11263"/>
    <w:rsid w:val="00F15580"/>
    <w:rsid w:val="00F72EC3"/>
    <w:rsid w:val="00F74F1B"/>
    <w:rsid w:val="00F761C9"/>
    <w:rsid w:val="00F829CB"/>
    <w:rsid w:val="00F84ACB"/>
    <w:rsid w:val="00FC6C93"/>
    <w:rsid w:val="00F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4E85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C714A6-FE95-4A6A-BDC6-B35CD729ED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86AC8A-4D1A-4803-9260-936212BC1C47}">
  <ds:schemaRefs>
    <ds:schemaRef ds:uri="http://schemas.microsoft.com/office/2006/metadata/properties"/>
    <ds:schemaRef ds:uri="http://schemas.microsoft.com/office/infopath/2007/PartnerControls"/>
    <ds:schemaRef ds:uri="cc5c8e5f-d5cf-48c3-9b5f-7b6134728260"/>
    <ds:schemaRef ds:uri="421375f5-370a-4650-8fe9-f6faac8af305"/>
  </ds:schemaRefs>
</ds:datastoreItem>
</file>

<file path=customXml/itemProps3.xml><?xml version="1.0" encoding="utf-8"?>
<ds:datastoreItem xmlns:ds="http://schemas.openxmlformats.org/officeDocument/2006/customXml" ds:itemID="{B1F6A53F-E1AE-4664-822E-D4F15D35B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5c8e5f-d5cf-48c3-9b5f-7b6134728260"/>
    <ds:schemaRef ds:uri="421375f5-370a-4650-8fe9-f6faac8af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2018-04-17T15:26:00Z</dcterms:created>
  <dcterms:modified xsi:type="dcterms:W3CDTF">2025-01-17T14:17:00Z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  <property fmtid="{D5CDD505-2E9C-101B-9397-08002B2CF9AE}" pid="3" name="MediaServiceImageTags">
    <vt:lpwstr/>
  </property>
</Properties>
</file>